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1ACBA35C" w:rsidR="007E7D56" w:rsidRDefault="007E7D56" w:rsidP="007E7D56">
      <w:pPr>
        <w:pStyle w:val="Zhlav"/>
        <w:jc w:val="right"/>
      </w:pPr>
      <w:r>
        <w:t>Příloha č. 2_</w:t>
      </w:r>
      <w:r w:rsidR="00232FB1">
        <w:t>6</w:t>
      </w:r>
      <w:r>
        <w:t>_ zadávací dokumentace_Technické podmínky</w:t>
      </w:r>
    </w:p>
    <w:p w14:paraId="15740F8D" w14:textId="618FC34B" w:rsidR="003465E0" w:rsidRPr="005004A3" w:rsidRDefault="003465E0" w:rsidP="007E7D56">
      <w:pPr>
        <w:spacing w:before="240" w:after="240"/>
        <w:jc w:val="both"/>
        <w:rPr>
          <w:rFonts w:cs="Arial"/>
          <w:b/>
          <w:szCs w:val="20"/>
        </w:rPr>
      </w:pPr>
      <w:r w:rsidRPr="005004A3">
        <w:rPr>
          <w:rFonts w:cs="Arial"/>
          <w:b/>
          <w:szCs w:val="20"/>
        </w:rPr>
        <w:t>Vyplněná příloha č. 2_</w:t>
      </w:r>
      <w:r w:rsidR="00232FB1">
        <w:rPr>
          <w:rFonts w:cs="Arial"/>
          <w:b/>
          <w:szCs w:val="20"/>
        </w:rPr>
        <w:t>6</w:t>
      </w:r>
      <w:r w:rsidRPr="005004A3">
        <w:rPr>
          <w:rFonts w:cs="Arial"/>
          <w:b/>
          <w:szCs w:val="20"/>
        </w:rPr>
        <w:t xml:space="preserve"> tvoří nedílnou součást nabídky účastníka zadávacího řízení.</w:t>
      </w:r>
    </w:p>
    <w:p w14:paraId="3441CE05" w14:textId="7F7DEF21" w:rsidR="003465E0" w:rsidRPr="00015866" w:rsidRDefault="003465E0" w:rsidP="00C22B20">
      <w:pPr>
        <w:shd w:val="clear" w:color="auto" w:fill="C1EAFF"/>
        <w:ind w:left="3402" w:hanging="3402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>Název části veřejné zakázky:</w:t>
      </w:r>
      <w:r w:rsidR="007E7D56">
        <w:rPr>
          <w:rFonts w:cs="Arial"/>
          <w:b/>
          <w:sz w:val="24"/>
        </w:rPr>
        <w:tab/>
      </w:r>
      <w:r w:rsidR="00232FB1" w:rsidRPr="00232FB1">
        <w:rPr>
          <w:rFonts w:cs="Arial"/>
          <w:b/>
          <w:sz w:val="24"/>
        </w:rPr>
        <w:t>Rehabilitační, transportní a antidekubitální pomůcky (různé druhy)</w:t>
      </w:r>
    </w:p>
    <w:p w14:paraId="5B895FFE" w14:textId="77777777" w:rsidR="003465E0" w:rsidRPr="00015866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417BC35F" w:rsidR="003465E0" w:rsidRPr="005004A3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5004A3">
        <w:rPr>
          <w:rFonts w:cs="Arial"/>
          <w:szCs w:val="20"/>
        </w:rPr>
        <w:t xml:space="preserve">Část veřejné zakázky: </w:t>
      </w:r>
      <w:r w:rsidR="00232FB1">
        <w:rPr>
          <w:rFonts w:cs="Arial"/>
          <w:szCs w:val="20"/>
        </w:rPr>
        <w:t>6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582C9379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A23A60">
        <w:rPr>
          <w:szCs w:val="20"/>
        </w:rPr>
        <w:t>10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232FB1">
        <w:rPr>
          <w:rFonts w:cs="Arial"/>
          <w:szCs w:val="20"/>
        </w:rPr>
        <w:t>r</w:t>
      </w:r>
      <w:r w:rsidR="00232FB1" w:rsidRPr="001A3578">
        <w:rPr>
          <w:rFonts w:cs="Arial"/>
          <w:szCs w:val="20"/>
        </w:rPr>
        <w:t>ehabilitace pacientů po operačním zákroku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2"/>
        <w:gridCol w:w="2124"/>
        <w:gridCol w:w="2976"/>
      </w:tblGrid>
      <w:tr w:rsidR="00232FB1" w:rsidRPr="005E25BE" w14:paraId="09F3326D" w14:textId="77777777" w:rsidTr="00232FB1">
        <w:tc>
          <w:tcPr>
            <w:tcW w:w="5000" w:type="pct"/>
            <w:gridSpan w:val="3"/>
            <w:shd w:val="clear" w:color="auto" w:fill="F7CAAC" w:themeFill="accent2" w:themeFillTint="66"/>
            <w:vAlign w:val="center"/>
          </w:tcPr>
          <w:p w14:paraId="349D19CA" w14:textId="77777777" w:rsidR="00232FB1" w:rsidRDefault="00232FB1" w:rsidP="00E47943">
            <w:pPr>
              <w:spacing w:before="120" w:after="120"/>
              <w:jc w:val="center"/>
              <w:rPr>
                <w:b/>
              </w:rPr>
            </w:pPr>
            <w:r>
              <w:rPr>
                <w:rFonts w:cs="Arial"/>
                <w:b/>
                <w:sz w:val="24"/>
              </w:rPr>
              <w:t xml:space="preserve">2 ks </w:t>
            </w:r>
            <w:r w:rsidRPr="00232FB1">
              <w:rPr>
                <w:rFonts w:cs="Arial"/>
                <w:b/>
                <w:sz w:val="24"/>
              </w:rPr>
              <w:t>Rehabilitační, transportní a antidekubitální pomůcky (různé druhy)</w:t>
            </w:r>
          </w:p>
        </w:tc>
      </w:tr>
      <w:tr w:rsidR="00232FB1" w:rsidRPr="005E25BE" w14:paraId="32219AFF" w14:textId="77777777" w:rsidTr="00232FB1">
        <w:tc>
          <w:tcPr>
            <w:tcW w:w="2186" w:type="pct"/>
            <w:shd w:val="clear" w:color="auto" w:fill="EEECE1"/>
          </w:tcPr>
          <w:p w14:paraId="21FAB77C" w14:textId="77777777" w:rsidR="00232FB1" w:rsidRPr="005E25BE" w:rsidRDefault="00232FB1" w:rsidP="00232FB1">
            <w:pPr>
              <w:jc w:val="center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Zadavatelem </w:t>
            </w:r>
            <w:r>
              <w:rPr>
                <w:b/>
                <w:bCs/>
              </w:rPr>
              <w:t>požadované</w:t>
            </w:r>
            <w:r w:rsidRPr="005E25BE">
              <w:rPr>
                <w:b/>
                <w:bCs/>
              </w:rPr>
              <w:t xml:space="preserve"> parametry</w:t>
            </w:r>
          </w:p>
        </w:tc>
        <w:tc>
          <w:tcPr>
            <w:tcW w:w="1172" w:type="pct"/>
            <w:shd w:val="clear" w:color="auto" w:fill="EEECE1"/>
          </w:tcPr>
          <w:p w14:paraId="2A5DC912" w14:textId="77777777" w:rsidR="00232FB1" w:rsidRPr="005E25BE" w:rsidRDefault="00232FB1" w:rsidP="00232FB1">
            <w:pPr>
              <w:jc w:val="center"/>
              <w:rPr>
                <w:b/>
                <w:bCs/>
              </w:rPr>
            </w:pPr>
            <w:r>
              <w:rPr>
                <w:b/>
              </w:rPr>
              <w:t>Splnění požadavku ANO/NE</w:t>
            </w:r>
          </w:p>
        </w:tc>
        <w:tc>
          <w:tcPr>
            <w:tcW w:w="1642" w:type="pct"/>
            <w:shd w:val="clear" w:color="auto" w:fill="EEECE1"/>
          </w:tcPr>
          <w:p w14:paraId="6AF773C7" w14:textId="77777777" w:rsidR="00232FB1" w:rsidRPr="005E25BE" w:rsidRDefault="00232FB1" w:rsidP="00232FB1">
            <w:pPr>
              <w:jc w:val="center"/>
              <w:rPr>
                <w:b/>
                <w:bCs/>
              </w:rPr>
            </w:pPr>
            <w:r>
              <w:rPr>
                <w:b/>
              </w:rPr>
              <w:t>Popis specifikace nabízeného plnění, ze kterého bude vyplývat splnění požadavků stanovených zadavatelem, možno uvést odkaz na stránku v nabídce</w:t>
            </w:r>
          </w:p>
        </w:tc>
      </w:tr>
      <w:tr w:rsidR="00232FB1" w14:paraId="1ECCFA46" w14:textId="77777777" w:rsidTr="00232FB1">
        <w:tc>
          <w:tcPr>
            <w:tcW w:w="5000" w:type="pct"/>
            <w:gridSpan w:val="3"/>
            <w:shd w:val="clear" w:color="auto" w:fill="E2EFD9" w:themeFill="accent6" w:themeFillTint="33"/>
          </w:tcPr>
          <w:p w14:paraId="4E43EC4C" w14:textId="77777777" w:rsidR="00232FB1" w:rsidRDefault="00232FB1" w:rsidP="00B410A1">
            <w:pPr>
              <w:rPr>
                <w:b/>
              </w:rPr>
            </w:pPr>
            <w:r>
              <w:rPr>
                <w:b/>
              </w:rPr>
              <w:t xml:space="preserve">Základní popis zařízení </w:t>
            </w:r>
          </w:p>
        </w:tc>
      </w:tr>
      <w:tr w:rsidR="00232FB1" w:rsidRPr="004C3E37" w14:paraId="36D27BB8" w14:textId="77777777" w:rsidTr="00232FB1">
        <w:tc>
          <w:tcPr>
            <w:tcW w:w="2186" w:type="pct"/>
            <w:shd w:val="clear" w:color="auto" w:fill="auto"/>
            <w:vAlign w:val="center"/>
          </w:tcPr>
          <w:p w14:paraId="38AA2107" w14:textId="009F39A3" w:rsidR="00232FB1" w:rsidRPr="00232FB1" w:rsidRDefault="00232FB1" w:rsidP="00B410A1">
            <w:pPr>
              <w:pStyle w:val="Bezmez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32FB1">
              <w:rPr>
                <w:rFonts w:ascii="Arial" w:hAnsi="Arial" w:cs="Arial"/>
                <w:sz w:val="20"/>
                <w:szCs w:val="20"/>
                <w:lang w:eastAsia="cs-CZ"/>
              </w:rPr>
              <w:t>Jedná se o programovatelnou motodlahu kolenního a kyčelního kloubu, která je řízena dálkovým ovladačem s čipovou kartou pacienta. Cvičením na přístroji dochází k zlepšení krevní a lymfatické cirkulace, stimulaci receptorů ve svalech a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  <w:r w:rsidRPr="00232FB1">
              <w:rPr>
                <w:rFonts w:ascii="Arial" w:hAnsi="Arial" w:cs="Arial"/>
                <w:sz w:val="20"/>
                <w:szCs w:val="20"/>
                <w:lang w:eastAsia="cs-CZ"/>
              </w:rPr>
              <w:t xml:space="preserve">kloubech, přispívá k prevenci trombembolické nemoci, zamezuje svalovým kontrakturám a ztuhnutí kloubu a tím významně přispívá k zlepšení hybnosti končetin a zamezuje poškození v důsledku imobilizace.   </w:t>
            </w:r>
          </w:p>
        </w:tc>
        <w:tc>
          <w:tcPr>
            <w:tcW w:w="1172" w:type="pct"/>
            <w:vAlign w:val="center"/>
          </w:tcPr>
          <w:p w14:paraId="71C1DBF6" w14:textId="77777777" w:rsidR="00232FB1" w:rsidRPr="004C3E37" w:rsidRDefault="00232FB1" w:rsidP="00232FB1">
            <w:pPr>
              <w:jc w:val="center"/>
              <w:rPr>
                <w:rFonts w:cstheme="majorHAnsi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42" w:type="pct"/>
            <w:vAlign w:val="center"/>
          </w:tcPr>
          <w:p w14:paraId="35206514" w14:textId="77777777" w:rsidR="00232FB1" w:rsidRPr="004C3E37" w:rsidRDefault="00232FB1" w:rsidP="00232FB1">
            <w:pPr>
              <w:jc w:val="center"/>
              <w:rPr>
                <w:rFonts w:cstheme="majorHAnsi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232FB1" w:rsidRPr="00A83F01" w14:paraId="2D6E8011" w14:textId="77777777" w:rsidTr="00232FB1">
        <w:tc>
          <w:tcPr>
            <w:tcW w:w="5000" w:type="pct"/>
            <w:gridSpan w:val="3"/>
            <w:shd w:val="clear" w:color="auto" w:fill="E2EFD9" w:themeFill="accent6" w:themeFillTint="33"/>
            <w:vAlign w:val="center"/>
          </w:tcPr>
          <w:p w14:paraId="43E11850" w14:textId="77777777" w:rsidR="00232FB1" w:rsidRPr="00A83F01" w:rsidRDefault="00232FB1" w:rsidP="00232FB1">
            <w:pPr>
              <w:keepNext/>
              <w:rPr>
                <w:b/>
                <w:bCs/>
                <w:color w:val="FF0000"/>
                <w:szCs w:val="20"/>
              </w:rPr>
            </w:pPr>
            <w:r w:rsidRPr="00A83F01">
              <w:rPr>
                <w:b/>
                <w:bCs/>
                <w:szCs w:val="20"/>
              </w:rPr>
              <w:lastRenderedPageBreak/>
              <w:t xml:space="preserve"> Základní parametry</w:t>
            </w:r>
          </w:p>
        </w:tc>
      </w:tr>
      <w:tr w:rsidR="00232FB1" w:rsidRPr="00C14050" w14:paraId="0B0F6E4F" w14:textId="77777777" w:rsidTr="00232FB1">
        <w:tc>
          <w:tcPr>
            <w:tcW w:w="2186" w:type="pct"/>
            <w:shd w:val="clear" w:color="auto" w:fill="auto"/>
            <w:vAlign w:val="center"/>
          </w:tcPr>
          <w:p w14:paraId="0333DF33" w14:textId="1DBC4FD1" w:rsidR="00232FB1" w:rsidRPr="00232FB1" w:rsidRDefault="00232FB1" w:rsidP="00B410A1">
            <w:pPr>
              <w:pStyle w:val="Bezmez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R</w:t>
            </w:r>
            <w:r w:rsidRPr="00232FB1">
              <w:rPr>
                <w:rFonts w:ascii="Arial" w:hAnsi="Arial" w:cs="Arial"/>
                <w:sz w:val="20"/>
                <w:szCs w:val="20"/>
                <w:lang w:eastAsia="cs-CZ"/>
              </w:rPr>
              <w:t>ychlé nastavení základních léčebných parametrů motodlahy na rozměry pacienta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172" w:type="pct"/>
            <w:vAlign w:val="center"/>
          </w:tcPr>
          <w:p w14:paraId="780664E4" w14:textId="77777777" w:rsidR="00232FB1" w:rsidRPr="002170A3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42" w:type="pct"/>
            <w:vAlign w:val="center"/>
          </w:tcPr>
          <w:p w14:paraId="285975F8" w14:textId="77777777" w:rsidR="00232FB1" w:rsidRPr="00C14050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232FB1" w:rsidRPr="00C14050" w14:paraId="121DED63" w14:textId="77777777" w:rsidTr="00232FB1">
        <w:tc>
          <w:tcPr>
            <w:tcW w:w="2186" w:type="pct"/>
            <w:shd w:val="clear" w:color="auto" w:fill="auto"/>
            <w:vAlign w:val="center"/>
          </w:tcPr>
          <w:p w14:paraId="6A077D8D" w14:textId="00F8CCE0" w:rsidR="00232FB1" w:rsidRPr="00232FB1" w:rsidRDefault="00232FB1" w:rsidP="00B410A1">
            <w:pPr>
              <w:pStyle w:val="Bezmez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S</w:t>
            </w:r>
            <w:r w:rsidRPr="00232FB1">
              <w:rPr>
                <w:rFonts w:ascii="Arial" w:hAnsi="Arial" w:cs="Arial"/>
                <w:sz w:val="20"/>
                <w:szCs w:val="20"/>
                <w:lang w:eastAsia="cs-CZ"/>
              </w:rPr>
              <w:t>nadná manipulace a transport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172" w:type="pct"/>
            <w:vAlign w:val="center"/>
          </w:tcPr>
          <w:p w14:paraId="3C68748C" w14:textId="77777777" w:rsidR="00232FB1" w:rsidRPr="002170A3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42" w:type="pct"/>
            <w:vAlign w:val="center"/>
          </w:tcPr>
          <w:p w14:paraId="0E4BEF09" w14:textId="77777777" w:rsidR="00232FB1" w:rsidRPr="00C14050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232FB1" w:rsidRPr="00C14050" w14:paraId="6576EFC9" w14:textId="77777777" w:rsidTr="00232FB1">
        <w:tc>
          <w:tcPr>
            <w:tcW w:w="2186" w:type="pct"/>
            <w:shd w:val="clear" w:color="auto" w:fill="auto"/>
            <w:vAlign w:val="center"/>
          </w:tcPr>
          <w:p w14:paraId="21289C86" w14:textId="6FA874FD" w:rsidR="00232FB1" w:rsidRPr="00232FB1" w:rsidRDefault="00232FB1" w:rsidP="00B410A1">
            <w:pPr>
              <w:pStyle w:val="Bezmez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P</w:t>
            </w:r>
            <w:r w:rsidRPr="00232FB1">
              <w:rPr>
                <w:rFonts w:ascii="Arial" w:hAnsi="Arial" w:cs="Arial"/>
                <w:sz w:val="20"/>
                <w:szCs w:val="20"/>
                <w:lang w:eastAsia="cs-CZ"/>
              </w:rPr>
              <w:t>odpěry stehna, lýtka a botička z lehce omyvatelného materiálu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172" w:type="pct"/>
            <w:vAlign w:val="center"/>
          </w:tcPr>
          <w:p w14:paraId="2E0984F1" w14:textId="77777777" w:rsidR="00232FB1" w:rsidRPr="002170A3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42" w:type="pct"/>
            <w:vAlign w:val="center"/>
          </w:tcPr>
          <w:p w14:paraId="3E3DD73C" w14:textId="77777777" w:rsidR="00232FB1" w:rsidRPr="00C14050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232FB1" w14:paraId="441002C0" w14:textId="77777777" w:rsidTr="00232FB1">
        <w:tc>
          <w:tcPr>
            <w:tcW w:w="2186" w:type="pct"/>
            <w:shd w:val="clear" w:color="auto" w:fill="auto"/>
            <w:vAlign w:val="center"/>
          </w:tcPr>
          <w:p w14:paraId="1ED9EDCE" w14:textId="441A1472" w:rsidR="00232FB1" w:rsidRPr="00232FB1" w:rsidRDefault="00232FB1" w:rsidP="00232FB1">
            <w:pPr>
              <w:pStyle w:val="Normln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A3A3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32FB1">
              <w:rPr>
                <w:rFonts w:ascii="Arial" w:hAnsi="Arial" w:cs="Arial"/>
                <w:sz w:val="20"/>
                <w:szCs w:val="20"/>
              </w:rPr>
              <w:t>rotiskluzová podložka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72" w:type="pct"/>
            <w:vAlign w:val="center"/>
          </w:tcPr>
          <w:p w14:paraId="2984AE03" w14:textId="77777777" w:rsidR="00232FB1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42" w:type="pct"/>
            <w:vAlign w:val="center"/>
          </w:tcPr>
          <w:p w14:paraId="62146914" w14:textId="77777777" w:rsidR="00232FB1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232FB1" w14:paraId="1473C89F" w14:textId="77777777" w:rsidTr="00232FB1">
        <w:tc>
          <w:tcPr>
            <w:tcW w:w="2186" w:type="pct"/>
            <w:shd w:val="clear" w:color="auto" w:fill="auto"/>
            <w:vAlign w:val="center"/>
          </w:tcPr>
          <w:p w14:paraId="35465B77" w14:textId="02CD22A8" w:rsidR="00232FB1" w:rsidRPr="00232FB1" w:rsidRDefault="00232FB1" w:rsidP="00232FB1">
            <w:pPr>
              <w:pStyle w:val="Normln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A3A3A"/>
                <w:sz w:val="20"/>
                <w:szCs w:val="20"/>
              </w:rPr>
            </w:pPr>
            <w:r>
              <w:rPr>
                <w:rFonts w:ascii="Arial" w:hAnsi="Arial" w:cs="Arial"/>
                <w:color w:val="3A3A3A"/>
                <w:sz w:val="20"/>
                <w:szCs w:val="20"/>
              </w:rPr>
              <w:t>R</w:t>
            </w:r>
            <w:r w:rsidRPr="00232FB1">
              <w:rPr>
                <w:rFonts w:ascii="Arial" w:hAnsi="Arial" w:cs="Arial"/>
                <w:color w:val="3A3A3A"/>
                <w:sz w:val="20"/>
                <w:szCs w:val="20"/>
              </w:rPr>
              <w:t>ychlá fixace končetiny</w:t>
            </w:r>
            <w:r>
              <w:rPr>
                <w:rFonts w:ascii="Arial" w:hAnsi="Arial" w:cs="Arial"/>
                <w:color w:val="3A3A3A"/>
                <w:sz w:val="20"/>
                <w:szCs w:val="20"/>
              </w:rPr>
              <w:t>.</w:t>
            </w:r>
          </w:p>
        </w:tc>
        <w:tc>
          <w:tcPr>
            <w:tcW w:w="1172" w:type="pct"/>
            <w:vAlign w:val="center"/>
          </w:tcPr>
          <w:p w14:paraId="672FA44B" w14:textId="77777777" w:rsidR="00232FB1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42" w:type="pct"/>
            <w:vAlign w:val="center"/>
          </w:tcPr>
          <w:p w14:paraId="29BEB6B3" w14:textId="77777777" w:rsidR="00232FB1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232FB1" w14:paraId="3D6302DF" w14:textId="77777777" w:rsidTr="00232FB1">
        <w:tc>
          <w:tcPr>
            <w:tcW w:w="2186" w:type="pct"/>
            <w:shd w:val="clear" w:color="auto" w:fill="auto"/>
            <w:vAlign w:val="center"/>
          </w:tcPr>
          <w:p w14:paraId="38E43C33" w14:textId="7CBC6FAB" w:rsidR="00232FB1" w:rsidRPr="00232FB1" w:rsidRDefault="00232FB1" w:rsidP="00232FB1">
            <w:pPr>
              <w:pStyle w:val="Normln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A3A3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32FB1">
              <w:rPr>
                <w:rFonts w:ascii="Arial" w:hAnsi="Arial" w:cs="Arial"/>
                <w:sz w:val="20"/>
                <w:szCs w:val="20"/>
              </w:rPr>
              <w:t>ožnost přizpůsobení anatomickým poměrům pacienta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72" w:type="pct"/>
            <w:vAlign w:val="center"/>
          </w:tcPr>
          <w:p w14:paraId="26E65276" w14:textId="77777777" w:rsidR="00232FB1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42" w:type="pct"/>
            <w:vAlign w:val="center"/>
          </w:tcPr>
          <w:p w14:paraId="6CF63BDA" w14:textId="77777777" w:rsidR="00232FB1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232FB1" w14:paraId="0FA00C50" w14:textId="77777777" w:rsidTr="00232FB1">
        <w:tc>
          <w:tcPr>
            <w:tcW w:w="2186" w:type="pct"/>
            <w:shd w:val="clear" w:color="auto" w:fill="auto"/>
            <w:vAlign w:val="center"/>
          </w:tcPr>
          <w:p w14:paraId="1A71F56A" w14:textId="106436AF" w:rsidR="00232FB1" w:rsidRPr="00232FB1" w:rsidRDefault="00232FB1" w:rsidP="00232FB1">
            <w:pPr>
              <w:pStyle w:val="Normln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A3A3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32FB1">
              <w:rPr>
                <w:rFonts w:ascii="Arial" w:hAnsi="Arial" w:cs="Arial"/>
                <w:sz w:val="20"/>
                <w:szCs w:val="20"/>
              </w:rPr>
              <w:t>ožnost rychlého nastavení úhlu rozsahu pohybu podle aktuálního stavu pacienta během terapie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72" w:type="pct"/>
            <w:vAlign w:val="center"/>
          </w:tcPr>
          <w:p w14:paraId="20E0932A" w14:textId="77777777" w:rsidR="00232FB1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42" w:type="pct"/>
            <w:vAlign w:val="center"/>
          </w:tcPr>
          <w:p w14:paraId="627A79D0" w14:textId="77777777" w:rsidR="00232FB1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232FB1" w14:paraId="18383F0E" w14:textId="77777777" w:rsidTr="00232FB1">
        <w:tc>
          <w:tcPr>
            <w:tcW w:w="2186" w:type="pct"/>
            <w:shd w:val="clear" w:color="auto" w:fill="auto"/>
            <w:vAlign w:val="center"/>
          </w:tcPr>
          <w:p w14:paraId="0A05142F" w14:textId="7475E81D" w:rsidR="00232FB1" w:rsidRPr="00232FB1" w:rsidRDefault="00232FB1" w:rsidP="00232FB1">
            <w:pPr>
              <w:pStyle w:val="Normln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232FB1">
              <w:rPr>
                <w:rFonts w:ascii="Arial" w:hAnsi="Arial" w:cs="Arial"/>
                <w:sz w:val="20"/>
                <w:szCs w:val="20"/>
              </w:rPr>
              <w:t>vládání dálkovým ovladačem s čipovou kartou pacienta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72" w:type="pct"/>
            <w:vAlign w:val="center"/>
          </w:tcPr>
          <w:p w14:paraId="7FE40E9C" w14:textId="77777777" w:rsidR="00232FB1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42" w:type="pct"/>
            <w:vAlign w:val="center"/>
          </w:tcPr>
          <w:p w14:paraId="6B117812" w14:textId="77777777" w:rsidR="00232FB1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232FB1" w14:paraId="0C64D875" w14:textId="77777777" w:rsidTr="00232FB1">
        <w:tc>
          <w:tcPr>
            <w:tcW w:w="2186" w:type="pct"/>
            <w:shd w:val="clear" w:color="auto" w:fill="auto"/>
            <w:vAlign w:val="center"/>
          </w:tcPr>
          <w:p w14:paraId="40D7C0F2" w14:textId="3FA96CFC" w:rsidR="00232FB1" w:rsidRPr="00232FB1" w:rsidRDefault="00232FB1" w:rsidP="00B410A1">
            <w:pPr>
              <w:pStyle w:val="Bezmez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N</w:t>
            </w:r>
            <w:r w:rsidRPr="00232FB1">
              <w:rPr>
                <w:rFonts w:ascii="Arial" w:hAnsi="Arial" w:cs="Arial"/>
                <w:sz w:val="20"/>
                <w:szCs w:val="20"/>
                <w:lang w:eastAsia="cs-CZ"/>
              </w:rPr>
              <w:t>astavitelné parametry: čas terapie, rychlost pohybu, počáteční a koncový úhel, maximální síla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172" w:type="pct"/>
            <w:vAlign w:val="center"/>
          </w:tcPr>
          <w:p w14:paraId="3011DAFB" w14:textId="77777777" w:rsidR="00232FB1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42" w:type="pct"/>
            <w:vAlign w:val="center"/>
          </w:tcPr>
          <w:p w14:paraId="380AAB92" w14:textId="77777777" w:rsidR="00232FB1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232FB1" w14:paraId="1903BA62" w14:textId="77777777" w:rsidTr="00232FB1">
        <w:tc>
          <w:tcPr>
            <w:tcW w:w="2186" w:type="pct"/>
            <w:shd w:val="clear" w:color="auto" w:fill="auto"/>
            <w:vAlign w:val="center"/>
          </w:tcPr>
          <w:p w14:paraId="13D0C0DF" w14:textId="4675FC82" w:rsidR="00232FB1" w:rsidRPr="00232FB1" w:rsidRDefault="00232FB1" w:rsidP="00232FB1">
            <w:pPr>
              <w:pStyle w:val="Normln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232FB1">
              <w:rPr>
                <w:rFonts w:ascii="Arial" w:hAnsi="Arial" w:cs="Arial"/>
                <w:sz w:val="20"/>
                <w:szCs w:val="20"/>
              </w:rPr>
              <w:t>ezpečnostní prvek zpětného chodu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72" w:type="pct"/>
            <w:vAlign w:val="center"/>
          </w:tcPr>
          <w:p w14:paraId="4A83DF9C" w14:textId="77777777" w:rsidR="00232FB1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42" w:type="pct"/>
            <w:vAlign w:val="center"/>
          </w:tcPr>
          <w:p w14:paraId="40265124" w14:textId="77777777" w:rsidR="00232FB1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232FB1" w14:paraId="00A194C6" w14:textId="77777777" w:rsidTr="00232FB1">
        <w:tc>
          <w:tcPr>
            <w:tcW w:w="2186" w:type="pct"/>
            <w:shd w:val="clear" w:color="auto" w:fill="auto"/>
            <w:vAlign w:val="center"/>
          </w:tcPr>
          <w:p w14:paraId="3F11EF15" w14:textId="4A8186FB" w:rsidR="00232FB1" w:rsidRPr="00232FB1" w:rsidRDefault="00232FB1" w:rsidP="00B410A1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232FB1">
              <w:rPr>
                <w:rFonts w:ascii="Arial" w:hAnsi="Arial" w:cs="Arial"/>
                <w:sz w:val="20"/>
                <w:szCs w:val="20"/>
              </w:rPr>
              <w:t>unkce postupného rozšiřování pohybu v cyklech až do požadovaných hodnot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232FB1">
              <w:rPr>
                <w:rFonts w:ascii="Arial" w:hAnsi="Arial" w:cs="Arial"/>
                <w:sz w:val="20"/>
                <w:szCs w:val="20"/>
              </w:rPr>
              <w:t>zvětšení rozsahu pohybu během cvičení s možností nastavení přestávky ve flexi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232FB1">
              <w:rPr>
                <w:rFonts w:ascii="Arial" w:hAnsi="Arial" w:cs="Arial"/>
                <w:sz w:val="20"/>
                <w:szCs w:val="20"/>
              </w:rPr>
              <w:t>extenzi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72" w:type="pct"/>
            <w:vAlign w:val="center"/>
          </w:tcPr>
          <w:p w14:paraId="2E0DDC49" w14:textId="77777777" w:rsidR="00232FB1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42" w:type="pct"/>
            <w:vAlign w:val="center"/>
          </w:tcPr>
          <w:p w14:paraId="64C8A652" w14:textId="77777777" w:rsidR="00232FB1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232FB1" w14:paraId="5BDC368F" w14:textId="77777777" w:rsidTr="00232FB1">
        <w:tc>
          <w:tcPr>
            <w:tcW w:w="2186" w:type="pct"/>
            <w:shd w:val="clear" w:color="auto" w:fill="auto"/>
            <w:vAlign w:val="center"/>
          </w:tcPr>
          <w:p w14:paraId="51D52281" w14:textId="78D2D4B6" w:rsidR="00232FB1" w:rsidRPr="00232FB1" w:rsidRDefault="00232FB1" w:rsidP="00232FB1">
            <w:pPr>
              <w:pStyle w:val="Normln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A3A3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32FB1">
              <w:rPr>
                <w:rFonts w:ascii="Arial" w:hAnsi="Arial" w:cs="Arial"/>
                <w:sz w:val="20"/>
                <w:szCs w:val="20"/>
              </w:rPr>
              <w:t>xtenze/flexe – kolenní kloub v rozsahu min. -10° až 120°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72" w:type="pct"/>
            <w:vAlign w:val="center"/>
          </w:tcPr>
          <w:p w14:paraId="7899A001" w14:textId="77777777" w:rsidR="00232FB1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42" w:type="pct"/>
            <w:vAlign w:val="center"/>
          </w:tcPr>
          <w:p w14:paraId="389C364F" w14:textId="77777777" w:rsidR="00232FB1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232FB1" w14:paraId="7FFCBD48" w14:textId="77777777" w:rsidTr="00232FB1">
        <w:tc>
          <w:tcPr>
            <w:tcW w:w="2186" w:type="pct"/>
            <w:shd w:val="clear" w:color="auto" w:fill="auto"/>
            <w:vAlign w:val="center"/>
          </w:tcPr>
          <w:p w14:paraId="2A25FF31" w14:textId="04D974D4" w:rsidR="00232FB1" w:rsidRPr="00232FB1" w:rsidRDefault="00232FB1" w:rsidP="00232FB1">
            <w:pPr>
              <w:pStyle w:val="Normln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A3A3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32FB1">
              <w:rPr>
                <w:rFonts w:ascii="Arial" w:hAnsi="Arial" w:cs="Arial"/>
                <w:sz w:val="20"/>
                <w:szCs w:val="20"/>
              </w:rPr>
              <w:t>xtenze/flexe – kyčelní kloub v rozsahu min 10°až 75°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72" w:type="pct"/>
            <w:vAlign w:val="center"/>
          </w:tcPr>
          <w:p w14:paraId="0EBBBC37" w14:textId="77777777" w:rsidR="00232FB1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42" w:type="pct"/>
            <w:vAlign w:val="center"/>
          </w:tcPr>
          <w:p w14:paraId="53305369" w14:textId="77777777" w:rsidR="00232FB1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232FB1" w:rsidRPr="00A83F01" w14:paraId="0FE8A273" w14:textId="77777777" w:rsidTr="00232FB1">
        <w:tc>
          <w:tcPr>
            <w:tcW w:w="5000" w:type="pct"/>
            <w:gridSpan w:val="3"/>
            <w:shd w:val="clear" w:color="auto" w:fill="E2EFD9" w:themeFill="accent6" w:themeFillTint="33"/>
            <w:vAlign w:val="center"/>
          </w:tcPr>
          <w:p w14:paraId="1DF660B4" w14:textId="77777777" w:rsidR="00232FB1" w:rsidRPr="00A83F01" w:rsidRDefault="00232FB1" w:rsidP="00B410A1">
            <w:pPr>
              <w:rPr>
                <w:b/>
                <w:bCs/>
                <w:color w:val="FF0000"/>
                <w:szCs w:val="20"/>
              </w:rPr>
            </w:pPr>
            <w:r w:rsidRPr="00A83F01">
              <w:rPr>
                <w:b/>
                <w:bCs/>
                <w:color w:val="3A3A3A"/>
              </w:rPr>
              <w:t>Příslušenství</w:t>
            </w:r>
          </w:p>
        </w:tc>
      </w:tr>
      <w:tr w:rsidR="00232FB1" w14:paraId="7D8EEC36" w14:textId="77777777" w:rsidTr="00232FB1">
        <w:tc>
          <w:tcPr>
            <w:tcW w:w="2186" w:type="pct"/>
            <w:shd w:val="clear" w:color="auto" w:fill="auto"/>
            <w:vAlign w:val="center"/>
          </w:tcPr>
          <w:p w14:paraId="6AACCD12" w14:textId="77777777" w:rsidR="00232FB1" w:rsidRPr="00A83F01" w:rsidRDefault="00232FB1" w:rsidP="00B410A1">
            <w:pPr>
              <w:pStyle w:val="Bezmezer"/>
            </w:pPr>
            <w:r>
              <w:t>Transportní vozík</w:t>
            </w:r>
          </w:p>
        </w:tc>
        <w:tc>
          <w:tcPr>
            <w:tcW w:w="1172" w:type="pct"/>
            <w:vAlign w:val="center"/>
          </w:tcPr>
          <w:p w14:paraId="02442DB2" w14:textId="77777777" w:rsidR="00232FB1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42" w:type="pct"/>
            <w:vAlign w:val="center"/>
          </w:tcPr>
          <w:p w14:paraId="0C99A656" w14:textId="77777777" w:rsidR="00232FB1" w:rsidRDefault="00232FB1" w:rsidP="00232FB1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232FB1" w:rsidRPr="00B435CE" w14:paraId="3E1D72C5" w14:textId="77777777" w:rsidTr="00232FB1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F08C293" w14:textId="3E54B17C" w:rsidR="00232FB1" w:rsidRPr="00700600" w:rsidRDefault="00232FB1" w:rsidP="00B410A1">
            <w:pPr>
              <w:rPr>
                <w:b/>
                <w:bCs/>
                <w:color w:val="FF0000"/>
                <w:szCs w:val="20"/>
              </w:rPr>
            </w:pPr>
            <w:del w:id="0" w:author="Autor">
              <w:r w:rsidRPr="00700600" w:rsidDel="005D6F65">
                <w:rPr>
                  <w:b/>
                  <w:bCs/>
                </w:rPr>
                <w:delText>Ostatní požadavky na plnění</w:delText>
              </w:r>
            </w:del>
          </w:p>
        </w:tc>
      </w:tr>
      <w:tr w:rsidR="00232FB1" w:rsidRPr="00264C96" w14:paraId="6BF089AB" w14:textId="77777777" w:rsidTr="00232FB1"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8C2AA" w14:textId="71A8F612" w:rsidR="00232FB1" w:rsidRPr="00264C96" w:rsidDel="005D6F65" w:rsidRDefault="00232FB1" w:rsidP="00B410A1">
            <w:pPr>
              <w:rPr>
                <w:del w:id="1" w:author="Autor"/>
              </w:rPr>
            </w:pPr>
            <w:del w:id="2" w:author="Autor">
              <w:r w:rsidRPr="00264C96" w:rsidDel="005D6F65">
                <w:delText>V ceně dodávky je zahrnuto:</w:delText>
              </w:r>
            </w:del>
          </w:p>
          <w:p w14:paraId="52E0B817" w14:textId="7D211228" w:rsidR="00232FB1" w:rsidRPr="00264C96" w:rsidDel="005D6F65" w:rsidRDefault="00232FB1" w:rsidP="00B410A1">
            <w:pPr>
              <w:rPr>
                <w:del w:id="3" w:author="Autor"/>
              </w:rPr>
            </w:pPr>
            <w:del w:id="4" w:author="Autor">
              <w:r w:rsidRPr="00264C96" w:rsidDel="005D6F65">
                <w:delText>- doprava na místo plnění, instalace, uvedení do provozu,</w:delText>
              </w:r>
            </w:del>
          </w:p>
          <w:p w14:paraId="12033D60" w14:textId="5801DD1E" w:rsidR="00232FB1" w:rsidRPr="00264C96" w:rsidDel="005D6F65" w:rsidRDefault="00232FB1" w:rsidP="00B410A1">
            <w:pPr>
              <w:rPr>
                <w:del w:id="5" w:author="Autor"/>
              </w:rPr>
            </w:pPr>
            <w:del w:id="6" w:author="Autor">
              <w:r w:rsidRPr="00264C96" w:rsidDel="005D6F65">
                <w:delText>- předvedení přístroje, provedení funkční zkoušky dodaného zařízení,</w:delText>
              </w:r>
            </w:del>
          </w:p>
          <w:p w14:paraId="21563862" w14:textId="3114E51F" w:rsidR="00232FB1" w:rsidRPr="00264C96" w:rsidDel="005D6F65" w:rsidRDefault="00232FB1" w:rsidP="00B410A1">
            <w:pPr>
              <w:rPr>
                <w:del w:id="7" w:author="Autor"/>
              </w:rPr>
            </w:pPr>
            <w:del w:id="8" w:author="Autor">
              <w:r w:rsidRPr="00264C96" w:rsidDel="005D6F65">
                <w:delText xml:space="preserve">- </w:delText>
              </w:r>
              <w:r w:rsidDel="005D6F65">
                <w:delText>z</w:delText>
              </w:r>
              <w:r w:rsidRPr="007B4B9F" w:rsidDel="005D6F65">
                <w:delText xml:space="preserve">aškolení </w:delText>
              </w:r>
              <w:r w:rsidDel="005D6F65">
                <w:delText>obsluhy</w:delText>
              </w:r>
              <w:r w:rsidRPr="007B4B9F" w:rsidDel="005D6F65">
                <w:delText xml:space="preserve"> v rámci návodu k</w:delText>
              </w:r>
              <w:r w:rsidDel="005D6F65">
                <w:delText> </w:delText>
              </w:r>
              <w:r w:rsidRPr="007B4B9F" w:rsidDel="005D6F65">
                <w:delText xml:space="preserve">použití v souladu se zákony </w:delText>
              </w:r>
              <w:r w:rsidDel="005D6F65">
                <w:delText xml:space="preserve">č. 375/2022 Sb. (zákon o zdravotnických prostředcích a diagnostických zdravotnických prostředcích in vitro), či </w:delText>
              </w:r>
              <w:r w:rsidR="00412E9E" w:rsidDel="005D6F65">
                <w:delText xml:space="preserve">zákonem </w:delText>
              </w:r>
              <w:r w:rsidDel="005D6F65">
                <w:delText>č.</w:delText>
              </w:r>
              <w:r w:rsidR="00412E9E" w:rsidDel="005D6F65">
                <w:delText> </w:delText>
              </w:r>
              <w:r w:rsidDel="005D6F65">
                <w:delText>22/1997 Sb. (ostatní přístroje),</w:delText>
              </w:r>
            </w:del>
          </w:p>
          <w:p w14:paraId="03BDDD66" w14:textId="0AE74969" w:rsidR="00232FB1" w:rsidDel="005D6F65" w:rsidRDefault="00232FB1" w:rsidP="00B410A1">
            <w:pPr>
              <w:rPr>
                <w:del w:id="9" w:author="Autor"/>
              </w:rPr>
            </w:pPr>
            <w:del w:id="10" w:author="Autor">
              <w:r w:rsidRPr="00264C96" w:rsidDel="005D6F65">
                <w:delText>- kompletní přístrojové vybavení s</w:delText>
              </w:r>
              <w:r w:rsidDel="005D6F65">
                <w:delText> </w:delText>
              </w:r>
              <w:r w:rsidRPr="00264C96" w:rsidDel="005D6F65">
                <w:delText xml:space="preserve">potřebným příslušenstvím/spotřebním materiálem pro okamžitý provoz </w:delText>
              </w:r>
              <w:r w:rsidDel="005D6F65">
                <w:delText>přístroje</w:delText>
              </w:r>
              <w:r w:rsidRPr="00264C96" w:rsidDel="005D6F65">
                <w:delText>,</w:delText>
              </w:r>
            </w:del>
          </w:p>
          <w:p w14:paraId="25E344B5" w14:textId="75FCF795" w:rsidR="00232FB1" w:rsidRPr="00264C96" w:rsidDel="005D6F65" w:rsidRDefault="00232FB1" w:rsidP="00B410A1">
            <w:pPr>
              <w:rPr>
                <w:del w:id="11" w:author="Autor"/>
              </w:rPr>
            </w:pPr>
            <w:del w:id="12" w:author="Autor">
              <w:r w:rsidDel="005D6F65">
                <w:delText>- provedení vstupní validace,</w:delText>
              </w:r>
            </w:del>
          </w:p>
          <w:p w14:paraId="1ACFA581" w14:textId="04B315A1" w:rsidR="00232FB1" w:rsidRPr="00264C96" w:rsidRDefault="00232FB1" w:rsidP="00B410A1">
            <w:del w:id="13" w:author="Autor">
              <w:r w:rsidDel="005D6F65">
                <w:delText>- instalační / validační protokol</w:delText>
              </w:r>
            </w:del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FFDC" w14:textId="23D51F43" w:rsidR="00232FB1" w:rsidRPr="00264C96" w:rsidRDefault="00232FB1" w:rsidP="00232FB1">
            <w:pPr>
              <w:jc w:val="center"/>
            </w:pPr>
            <w:del w:id="14" w:author="Autor">
              <w:r w:rsidDel="005D6F65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06507" w14:textId="5229ACC0" w:rsidR="00232FB1" w:rsidRPr="00264C96" w:rsidRDefault="00232FB1" w:rsidP="00232FB1">
            <w:pPr>
              <w:jc w:val="center"/>
            </w:pPr>
            <w:del w:id="15" w:author="Autor">
              <w:r w:rsidRPr="00B435CE" w:rsidDel="005D6F65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  <w:tr w:rsidR="00232FB1" w:rsidRPr="00264C96" w14:paraId="459649B1" w14:textId="77777777" w:rsidTr="00412E9E"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53F2" w14:textId="7DDD9382" w:rsidR="00232FB1" w:rsidRPr="00264C96" w:rsidDel="005D6F65" w:rsidRDefault="00232FB1" w:rsidP="00B410A1">
            <w:pPr>
              <w:rPr>
                <w:del w:id="16" w:author="Autor"/>
              </w:rPr>
            </w:pPr>
            <w:del w:id="17" w:author="Autor">
              <w:r w:rsidRPr="00264C96" w:rsidDel="005D6F65">
                <w:delText>Požadovaná dokumentace, předložená již s</w:delText>
              </w:r>
              <w:r w:rsidDel="005D6F65">
                <w:delText> </w:delText>
              </w:r>
              <w:r w:rsidRPr="00264C96" w:rsidDel="005D6F65">
                <w:delText>nabídkou:</w:delText>
              </w:r>
            </w:del>
          </w:p>
          <w:p w14:paraId="3D4710E7" w14:textId="5C97741F" w:rsidR="00232FB1" w:rsidRPr="00264C96" w:rsidDel="005D6F65" w:rsidRDefault="00232FB1" w:rsidP="00B410A1">
            <w:pPr>
              <w:rPr>
                <w:del w:id="18" w:author="Autor"/>
              </w:rPr>
            </w:pPr>
            <w:del w:id="19" w:author="Autor">
              <w:r w:rsidRPr="00264C96" w:rsidDel="005D6F65">
                <w:delText xml:space="preserve">- prohlášení o shodě, </w:delText>
              </w:r>
            </w:del>
          </w:p>
          <w:p w14:paraId="6A604B47" w14:textId="2C78D484" w:rsidR="00232FB1" w:rsidRPr="00264C96" w:rsidDel="005D6F65" w:rsidRDefault="00232FB1" w:rsidP="00B410A1">
            <w:pPr>
              <w:rPr>
                <w:del w:id="20" w:author="Autor"/>
              </w:rPr>
            </w:pPr>
            <w:del w:id="21" w:author="Autor">
              <w:r w:rsidRPr="00264C96" w:rsidDel="005D6F65">
                <w:delText>- návod k</w:delText>
              </w:r>
              <w:r w:rsidDel="005D6F65">
                <w:delText> </w:delText>
              </w:r>
              <w:r w:rsidRPr="00264C96" w:rsidDel="005D6F65">
                <w:delText xml:space="preserve">obsluze </w:delText>
              </w:r>
              <w:r w:rsidDel="005D6F65">
                <w:delText>v </w:delText>
              </w:r>
              <w:r w:rsidRPr="002E50A9" w:rsidDel="005D6F65">
                <w:delText xml:space="preserve">elektronické i listinné podobě </w:delText>
              </w:r>
              <w:r w:rsidRPr="00264C96" w:rsidDel="005D6F65">
                <w:delText>v</w:delText>
              </w:r>
              <w:r w:rsidDel="005D6F65">
                <w:delText> </w:delText>
              </w:r>
              <w:r w:rsidRPr="00264C96" w:rsidDel="005D6F65">
                <w:delText xml:space="preserve">českém jazyce </w:delText>
              </w:r>
              <w:r w:rsidDel="005D6F65">
                <w:delText>(</w:delText>
              </w:r>
              <w:r w:rsidRPr="00264C96" w:rsidDel="005D6F65">
                <w:delText>ČJ</w:delText>
              </w:r>
              <w:r w:rsidDel="005D6F65">
                <w:delText>)</w:delText>
              </w:r>
              <w:r w:rsidRPr="00264C96" w:rsidDel="005D6F65">
                <w:delText>,</w:delText>
              </w:r>
            </w:del>
          </w:p>
          <w:p w14:paraId="0B34C913" w14:textId="6FAC406A" w:rsidR="00232FB1" w:rsidDel="005D6F65" w:rsidRDefault="00232FB1" w:rsidP="00B410A1">
            <w:pPr>
              <w:rPr>
                <w:del w:id="22" w:author="Autor"/>
              </w:rPr>
            </w:pPr>
            <w:del w:id="23" w:author="Autor">
              <w:r w:rsidRPr="00264C96" w:rsidDel="005D6F65">
                <w:delText>- autorizace výrobce k</w:delText>
              </w:r>
              <w:r w:rsidDel="005D6F65">
                <w:delText> </w:delText>
              </w:r>
              <w:r w:rsidRPr="00264C96" w:rsidDel="005D6F65">
                <w:delText>distribuci a servisu nabízeného zařízení,</w:delText>
              </w:r>
            </w:del>
          </w:p>
          <w:p w14:paraId="03128F0F" w14:textId="42E4A79B" w:rsidR="00232FB1" w:rsidRPr="00264C96" w:rsidDel="005D6F65" w:rsidRDefault="00232FB1" w:rsidP="00B410A1">
            <w:pPr>
              <w:rPr>
                <w:del w:id="24" w:author="Autor"/>
              </w:rPr>
            </w:pPr>
            <w:del w:id="25" w:author="Autor">
              <w:r w:rsidDel="005D6F65">
                <w:lastRenderedPageBreak/>
                <w:delText>- požadavky připravenosti instalace včetně parametrů pro nastěhování přístroje a příslušenství a požadavky na dodávky médií (je-li to nezbytné k instalaci a zprovoznění nabízeného zboží),</w:delText>
              </w:r>
            </w:del>
          </w:p>
          <w:p w14:paraId="7A06EBEA" w14:textId="28F4C754" w:rsidR="00232FB1" w:rsidRPr="00264C96" w:rsidRDefault="00232FB1" w:rsidP="00B410A1">
            <w:del w:id="26" w:author="Autor">
              <w:r w:rsidRPr="00264C96" w:rsidDel="005D6F65">
                <w:delText>- doklad osvědčující způsobilost k</w:delText>
              </w:r>
              <w:r w:rsidDel="005D6F65">
                <w:delText> </w:delText>
              </w:r>
              <w:r w:rsidRPr="00264C96" w:rsidDel="005D6F65">
                <w:delText>prodeji, distribuci a servisu zdravotnických prostředků.</w:delText>
              </w:r>
            </w:del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57C6C" w14:textId="0145F64D" w:rsidR="00232FB1" w:rsidRPr="00264C96" w:rsidRDefault="00232FB1" w:rsidP="00412E9E">
            <w:pPr>
              <w:jc w:val="center"/>
            </w:pPr>
            <w:del w:id="27" w:author="Autor">
              <w:r w:rsidDel="005D6F65">
                <w:rPr>
                  <w:color w:val="FF0000"/>
                  <w:szCs w:val="20"/>
                </w:rPr>
                <w:lastRenderedPageBreak/>
                <w:delText>(doplní dodavatel)</w:delText>
              </w:r>
            </w:del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3B49" w14:textId="655176C3" w:rsidR="00232FB1" w:rsidRPr="00264C96" w:rsidRDefault="00232FB1" w:rsidP="00412E9E">
            <w:pPr>
              <w:jc w:val="center"/>
            </w:pPr>
            <w:del w:id="28" w:author="Autor">
              <w:r w:rsidRPr="00B435CE" w:rsidDel="005D6F65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  <w:tr w:rsidR="00232FB1" w14:paraId="7F848D3F" w14:textId="77777777" w:rsidTr="00412E9E"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F3E7" w14:textId="10F1D8AB" w:rsidR="00232FB1" w:rsidRPr="00264C96" w:rsidRDefault="00232FB1" w:rsidP="00B410A1">
            <w:del w:id="29" w:author="Autor">
              <w:r w:rsidDel="005D6F65">
                <w:delText>Záruka min. 24 měsíců.</w:delText>
              </w:r>
            </w:del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AAE45" w14:textId="116CAB3C" w:rsidR="00232FB1" w:rsidRDefault="00232FB1" w:rsidP="00412E9E">
            <w:pPr>
              <w:jc w:val="center"/>
            </w:pPr>
            <w:del w:id="30" w:author="Autor">
              <w:r w:rsidDel="005D6F65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8699" w14:textId="518FB702" w:rsidR="00232FB1" w:rsidRDefault="00232FB1" w:rsidP="00412E9E">
            <w:pPr>
              <w:jc w:val="center"/>
            </w:pPr>
            <w:del w:id="31" w:author="Autor">
              <w:r w:rsidRPr="00B435CE" w:rsidDel="005D6F65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  <w:tr w:rsidR="00232FB1" w:rsidRPr="00264C96" w14:paraId="3794E14E" w14:textId="77777777" w:rsidTr="00412E9E"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98DC" w14:textId="7AF15D23" w:rsidR="00232FB1" w:rsidRPr="00264C96" w:rsidRDefault="00232FB1" w:rsidP="00B410A1">
            <w:del w:id="32" w:author="Autor">
              <w:r w:rsidRPr="00264C96" w:rsidDel="005D6F65">
                <w:delText xml:space="preserve">V rámci záruky </w:delText>
              </w:r>
              <w:r w:rsidDel="005D6F65">
                <w:delText>bezplatné z</w:delText>
              </w:r>
              <w:r w:rsidRPr="00DD1314" w:rsidDel="005D6F65">
                <w:delText xml:space="preserve">ajištění pravidelných předepsaných kontrol, revizí a validací minimálně dle doporučení výrobce a v souladu se zákony </w:delText>
              </w:r>
              <w:r w:rsidDel="005D6F65">
                <w:delText>č.</w:delText>
              </w:r>
              <w:r w:rsidR="00412E9E" w:rsidDel="005D6F65">
                <w:delText> 375</w:delText>
              </w:r>
              <w:r w:rsidDel="005D6F65">
                <w:delText>/202</w:delText>
              </w:r>
              <w:r w:rsidR="00412E9E" w:rsidDel="005D6F65">
                <w:delText xml:space="preserve">2 </w:delText>
              </w:r>
              <w:r w:rsidDel="005D6F65">
                <w:delText>Sb., či č. 22/1997 Sb.</w:delText>
              </w:r>
            </w:del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E3D8" w14:textId="2B7D1597" w:rsidR="00232FB1" w:rsidRPr="00264C96" w:rsidRDefault="00232FB1" w:rsidP="00412E9E">
            <w:pPr>
              <w:jc w:val="center"/>
            </w:pPr>
            <w:del w:id="33" w:author="Autor">
              <w:r w:rsidDel="005D6F65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D0F4" w14:textId="2911D09E" w:rsidR="00232FB1" w:rsidRPr="00264C96" w:rsidRDefault="00232FB1" w:rsidP="00412E9E">
            <w:pPr>
              <w:jc w:val="center"/>
            </w:pPr>
            <w:del w:id="34" w:author="Autor">
              <w:r w:rsidRPr="00B435CE" w:rsidDel="005D6F65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  <w:tr w:rsidR="00232FB1" w:rsidRPr="00837B8E" w14:paraId="53819E22" w14:textId="77777777" w:rsidTr="00412E9E"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3DCF" w14:textId="06091895" w:rsidR="00232FB1" w:rsidRPr="00264C96" w:rsidRDefault="00232FB1" w:rsidP="00B410A1">
            <w:del w:id="35" w:author="Autor">
              <w:r w:rsidRPr="00837B8E" w:rsidDel="005D6F65">
                <w:delText>Zajištění autorizované servisní podpory a</w:delText>
              </w:r>
              <w:r w:rsidR="00412E9E" w:rsidDel="005D6F65">
                <w:delText> </w:delText>
              </w:r>
              <w:r w:rsidRPr="00837B8E" w:rsidDel="005D6F65">
                <w:delText>náhradních dílů po celou dobu předpokládané životnosti přístroje</w:delText>
              </w:r>
              <w:r w:rsidDel="005D6F65">
                <w:delText>.</w:delText>
              </w:r>
            </w:del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40B30" w14:textId="43E48076" w:rsidR="00232FB1" w:rsidRPr="00837B8E" w:rsidRDefault="00232FB1" w:rsidP="00412E9E">
            <w:pPr>
              <w:jc w:val="center"/>
            </w:pPr>
            <w:del w:id="36" w:author="Autor">
              <w:r w:rsidDel="005D6F65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F3E0" w14:textId="188F134F" w:rsidR="00232FB1" w:rsidRPr="00837B8E" w:rsidRDefault="00232FB1" w:rsidP="00412E9E">
            <w:pPr>
              <w:jc w:val="center"/>
            </w:pPr>
            <w:del w:id="37" w:author="Autor">
              <w:r w:rsidRPr="00B435CE" w:rsidDel="005D6F65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</w:tbl>
    <w:p w14:paraId="62E2DAF3" w14:textId="27DDE568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81ADC">
      <w:pPr>
        <w:keepNext/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81ADC">
      <w:pPr>
        <w:keepNext/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38" w:name="_Hlk94620657"/>
      <w:r w:rsidRPr="001F0B21">
        <w:rPr>
          <w:rFonts w:cs="Arial"/>
          <w:szCs w:val="20"/>
        </w:rPr>
        <w:t>Zapojení všech prvků do LAN a napojení na NIS (Worklist)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Device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lastRenderedPageBreak/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38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93878" w14:textId="77777777" w:rsidR="00207CB0" w:rsidRDefault="00207CB0" w:rsidP="00344E00">
      <w:r>
        <w:separator/>
      </w:r>
    </w:p>
  </w:endnote>
  <w:endnote w:type="continuationSeparator" w:id="0">
    <w:p w14:paraId="79CC93DD" w14:textId="77777777" w:rsidR="00207CB0" w:rsidRDefault="00207CB0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F39A4" w14:textId="77777777" w:rsidR="00207CB0" w:rsidRDefault="00207CB0" w:rsidP="00344E00">
      <w:r>
        <w:separator/>
      </w:r>
    </w:p>
  </w:footnote>
  <w:footnote w:type="continuationSeparator" w:id="0">
    <w:p w14:paraId="34211055" w14:textId="77777777" w:rsidR="00207CB0" w:rsidRDefault="00207CB0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oNotDisplayPageBoundaries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15866"/>
    <w:rsid w:val="00024052"/>
    <w:rsid w:val="00070993"/>
    <w:rsid w:val="00076940"/>
    <w:rsid w:val="000830FC"/>
    <w:rsid w:val="000962DD"/>
    <w:rsid w:val="000D2848"/>
    <w:rsid w:val="000D451F"/>
    <w:rsid w:val="000D4CD2"/>
    <w:rsid w:val="00102D28"/>
    <w:rsid w:val="001068BA"/>
    <w:rsid w:val="0011111A"/>
    <w:rsid w:val="00124470"/>
    <w:rsid w:val="001361B7"/>
    <w:rsid w:val="001A4508"/>
    <w:rsid w:val="001A6CC5"/>
    <w:rsid w:val="001B3041"/>
    <w:rsid w:val="001D485B"/>
    <w:rsid w:val="001F58C4"/>
    <w:rsid w:val="00207CB0"/>
    <w:rsid w:val="00232FB1"/>
    <w:rsid w:val="00234B72"/>
    <w:rsid w:val="00271730"/>
    <w:rsid w:val="00277C21"/>
    <w:rsid w:val="00281085"/>
    <w:rsid w:val="002C60DB"/>
    <w:rsid w:val="002D373E"/>
    <w:rsid w:val="003037DC"/>
    <w:rsid w:val="0032576C"/>
    <w:rsid w:val="00333234"/>
    <w:rsid w:val="00344E00"/>
    <w:rsid w:val="003465E0"/>
    <w:rsid w:val="003560BC"/>
    <w:rsid w:val="00381ADC"/>
    <w:rsid w:val="00384F84"/>
    <w:rsid w:val="003A74A4"/>
    <w:rsid w:val="003B7A3A"/>
    <w:rsid w:val="003B7D90"/>
    <w:rsid w:val="00412E9E"/>
    <w:rsid w:val="0047555E"/>
    <w:rsid w:val="00492F71"/>
    <w:rsid w:val="004A0646"/>
    <w:rsid w:val="004A1F36"/>
    <w:rsid w:val="004C3970"/>
    <w:rsid w:val="004D2320"/>
    <w:rsid w:val="005004A3"/>
    <w:rsid w:val="00511BC8"/>
    <w:rsid w:val="005508C9"/>
    <w:rsid w:val="005D377A"/>
    <w:rsid w:val="005D612F"/>
    <w:rsid w:val="005D6F65"/>
    <w:rsid w:val="005F05A0"/>
    <w:rsid w:val="005F16B1"/>
    <w:rsid w:val="005F623E"/>
    <w:rsid w:val="00643A9D"/>
    <w:rsid w:val="00652A65"/>
    <w:rsid w:val="00667825"/>
    <w:rsid w:val="0068016E"/>
    <w:rsid w:val="006B07B8"/>
    <w:rsid w:val="006C247B"/>
    <w:rsid w:val="006C54C2"/>
    <w:rsid w:val="006E0413"/>
    <w:rsid w:val="00700600"/>
    <w:rsid w:val="00710740"/>
    <w:rsid w:val="00741669"/>
    <w:rsid w:val="007561DB"/>
    <w:rsid w:val="007740D6"/>
    <w:rsid w:val="00780B45"/>
    <w:rsid w:val="007817CC"/>
    <w:rsid w:val="00782B9B"/>
    <w:rsid w:val="007E7D56"/>
    <w:rsid w:val="008146F8"/>
    <w:rsid w:val="00815FE5"/>
    <w:rsid w:val="00826CA0"/>
    <w:rsid w:val="00846273"/>
    <w:rsid w:val="008D6027"/>
    <w:rsid w:val="008F227A"/>
    <w:rsid w:val="00902483"/>
    <w:rsid w:val="0090796A"/>
    <w:rsid w:val="00924040"/>
    <w:rsid w:val="00935C18"/>
    <w:rsid w:val="00962D05"/>
    <w:rsid w:val="00993F5D"/>
    <w:rsid w:val="00A1356F"/>
    <w:rsid w:val="00A23A60"/>
    <w:rsid w:val="00A30D53"/>
    <w:rsid w:val="00A31E1B"/>
    <w:rsid w:val="00A360CC"/>
    <w:rsid w:val="00A70C0C"/>
    <w:rsid w:val="00AF394D"/>
    <w:rsid w:val="00B049E1"/>
    <w:rsid w:val="00B12671"/>
    <w:rsid w:val="00B4365A"/>
    <w:rsid w:val="00BA0C73"/>
    <w:rsid w:val="00BA362A"/>
    <w:rsid w:val="00BD21AF"/>
    <w:rsid w:val="00BD7EFB"/>
    <w:rsid w:val="00BF5AAF"/>
    <w:rsid w:val="00C22B20"/>
    <w:rsid w:val="00C27360"/>
    <w:rsid w:val="00C451B2"/>
    <w:rsid w:val="00C76197"/>
    <w:rsid w:val="00C80212"/>
    <w:rsid w:val="00C920C0"/>
    <w:rsid w:val="00C97E95"/>
    <w:rsid w:val="00CC0D12"/>
    <w:rsid w:val="00CE6ACC"/>
    <w:rsid w:val="00D008FB"/>
    <w:rsid w:val="00D52F77"/>
    <w:rsid w:val="00D57921"/>
    <w:rsid w:val="00D82FEA"/>
    <w:rsid w:val="00DC4B98"/>
    <w:rsid w:val="00DC7AD4"/>
    <w:rsid w:val="00DF1AED"/>
    <w:rsid w:val="00DF5867"/>
    <w:rsid w:val="00DF7302"/>
    <w:rsid w:val="00DF7DAB"/>
    <w:rsid w:val="00E609B9"/>
    <w:rsid w:val="00EB0484"/>
    <w:rsid w:val="00EB2EA9"/>
    <w:rsid w:val="00ED3D94"/>
    <w:rsid w:val="00ED63D1"/>
    <w:rsid w:val="00EF7A84"/>
    <w:rsid w:val="00F141BA"/>
    <w:rsid w:val="00F50B21"/>
    <w:rsid w:val="00F51825"/>
    <w:rsid w:val="00F8710B"/>
    <w:rsid w:val="00F9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5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Bezmezer">
    <w:name w:val="No Spacing"/>
    <w:uiPriority w:val="1"/>
    <w:qFormat/>
    <w:rsid w:val="006C54C2"/>
    <w:pPr>
      <w:spacing w:after="0" w:line="240" w:lineRule="auto"/>
    </w:pPr>
  </w:style>
  <w:style w:type="paragraph" w:styleId="Normlnweb">
    <w:name w:val="Normal (Web)"/>
    <w:basedOn w:val="Normln"/>
    <w:uiPriority w:val="99"/>
    <w:unhideWhenUsed/>
    <w:rsid w:val="00015866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1053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2023-04-19T19:23:00Z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